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680465E9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F27553">
        <w:rPr>
          <w:rFonts w:eastAsia="Times New Roman" w:cs="Times New Roman"/>
          <w:lang w:eastAsia="cs-CZ"/>
        </w:rPr>
        <w:t xml:space="preserve">Příloha č. </w:t>
      </w:r>
      <w:r w:rsidR="00EB49B5" w:rsidRPr="00F27553">
        <w:rPr>
          <w:rFonts w:eastAsia="Times New Roman" w:cs="Times New Roman"/>
          <w:lang w:eastAsia="cs-CZ"/>
        </w:rPr>
        <w:t>2</w:t>
      </w:r>
      <w:r w:rsidRPr="00F27553">
        <w:rPr>
          <w:rFonts w:eastAsia="Times New Roman" w:cs="Times New Roman"/>
          <w:lang w:eastAsia="cs-CZ"/>
        </w:rPr>
        <w:t xml:space="preserve"> </w:t>
      </w:r>
      <w:r w:rsidR="00F27553" w:rsidRPr="00F27553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EC1BC80" w:rsidR="003C4FBB" w:rsidRPr="0023432A" w:rsidRDefault="003C4FBB" w:rsidP="00F27553">
      <w:pPr>
        <w:keepNext/>
        <w:keepLines/>
        <w:spacing w:before="120" w:after="0"/>
        <w:rPr>
          <w:rFonts w:eastAsia="Verdana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F27553">
        <w:rPr>
          <w:rFonts w:eastAsia="Times New Roman" w:cs="Times New Roman"/>
          <w:lang w:eastAsia="cs-CZ"/>
        </w:rPr>
        <w:t xml:space="preserve">nabídku na </w:t>
      </w:r>
      <w:r w:rsidR="00EB49B5" w:rsidRPr="00F27553">
        <w:rPr>
          <w:rFonts w:eastAsia="Times New Roman" w:cs="Times New Roman"/>
          <w:lang w:eastAsia="cs-CZ"/>
        </w:rPr>
        <w:t>na</w:t>
      </w:r>
      <w:r w:rsidRPr="00F27553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F27553">
        <w:rPr>
          <w:rFonts w:eastAsia="Times New Roman" w:cs="Times New Roman"/>
          <w:b/>
          <w:lang w:eastAsia="cs-CZ"/>
        </w:rPr>
        <w:t>„</w:t>
      </w:r>
      <w:bookmarkEnd w:id="0"/>
      <w:r w:rsidR="00EB49B5" w:rsidRPr="00F27553">
        <w:rPr>
          <w:rFonts w:eastAsia="Times New Roman" w:cs="Times New Roman"/>
          <w:b/>
          <w:lang w:eastAsia="cs-CZ"/>
        </w:rPr>
        <w:t>Tiskové služby 2021-2026</w:t>
      </w:r>
      <w:r w:rsidRPr="00F27553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F27553">
        <w:rPr>
          <w:rFonts w:eastAsia="Times New Roman" w:cs="Times New Roman"/>
          <w:lang w:eastAsia="cs-CZ"/>
        </w:rPr>
        <w:t>č.j.</w:t>
      </w:r>
      <w:proofErr w:type="gramEnd"/>
      <w:r w:rsidRPr="00F27553">
        <w:rPr>
          <w:rFonts w:eastAsia="Times New Roman" w:cs="Times New Roman"/>
          <w:lang w:eastAsia="cs-CZ"/>
        </w:rPr>
        <w:t xml:space="preserve"> </w:t>
      </w:r>
      <w:r w:rsidR="00EB49B5" w:rsidRPr="00F27553">
        <w:rPr>
          <w:rFonts w:eastAsia="Times New Roman" w:cs="Times New Roman"/>
          <w:lang w:eastAsia="cs-CZ"/>
        </w:rPr>
        <w:t>7487/2021-SŽ-GŘ-O8</w:t>
      </w:r>
      <w:r w:rsidRPr="00F27553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EB49B5" w:rsidRPr="00F27553">
        <w:rPr>
          <w:rFonts w:eastAsia="Times New Roman" w:cs="Times New Roman"/>
          <w:lang w:eastAsia="cs-CZ"/>
        </w:rPr>
        <w:t>3 významné služby</w:t>
      </w:r>
      <w:r w:rsidRPr="00F27553">
        <w:rPr>
          <w:rFonts w:eastAsia="Times New Roman" w:cs="Times New Roman"/>
          <w:lang w:eastAsia="cs-CZ"/>
        </w:rPr>
        <w:t xml:space="preserve"> </w:t>
      </w:r>
      <w:r w:rsidR="00EB49B5">
        <w:rPr>
          <w:rFonts w:eastAsia="Times New Roman" w:cs="Times New Roman"/>
          <w:lang w:eastAsia="cs-CZ"/>
        </w:rPr>
        <w:t>definované</w:t>
      </w:r>
      <w:r>
        <w:rPr>
          <w:rFonts w:eastAsia="Times New Roman" w:cs="Times New Roman"/>
          <w:lang w:eastAsia="cs-CZ"/>
        </w:rPr>
        <w:t xml:space="preserve"> v čl. </w:t>
      </w:r>
      <w:r w:rsidR="00EB49B5">
        <w:rPr>
          <w:rFonts w:eastAsia="Times New Roman" w:cs="Times New Roman"/>
          <w:lang w:eastAsia="cs-CZ"/>
        </w:rPr>
        <w:t>11.1.1.</w:t>
      </w:r>
      <w:r>
        <w:rPr>
          <w:rFonts w:eastAsia="Times New Roman" w:cs="Times New Roman"/>
          <w:lang w:eastAsia="cs-CZ"/>
        </w:rPr>
        <w:t xml:space="preserve"> </w:t>
      </w:r>
      <w:r w:rsidR="00EB49B5">
        <w:rPr>
          <w:rFonts w:eastAsia="Times New Roman" w:cs="Times New Roman"/>
          <w:lang w:eastAsia="cs-CZ"/>
        </w:rPr>
        <w:t>zadávací dokumentace</w:t>
      </w:r>
      <w:r w:rsidR="00F27553">
        <w:rPr>
          <w:rFonts w:eastAsia="Times New Roman" w:cs="Times New Roman"/>
          <w:lang w:eastAsia="cs-CZ"/>
        </w:rPr>
        <w:t xml:space="preserve">, přičemž </w:t>
      </w:r>
      <w:r w:rsidR="00F27553" w:rsidRPr="00C206C1">
        <w:rPr>
          <w:rFonts w:eastAsia="Verdana" w:cs="Times New Roman"/>
        </w:rPr>
        <w:t>finanční objem 1. služby činil minimálně 30 000 000 Kč</w:t>
      </w:r>
      <w:r w:rsidR="00F27553">
        <w:rPr>
          <w:rFonts w:eastAsia="Verdana" w:cs="Times New Roman"/>
        </w:rPr>
        <w:t xml:space="preserve"> bez DPH a </w:t>
      </w:r>
      <w:r w:rsidR="00F27553" w:rsidRPr="00AE365B">
        <w:rPr>
          <w:rFonts w:eastAsia="Verdana" w:cs="Times New Roman"/>
        </w:rPr>
        <w:t>finanční objem 2.</w:t>
      </w:r>
      <w:r w:rsidR="00F27553" w:rsidRPr="00C206C1">
        <w:rPr>
          <w:rFonts w:eastAsia="Verdana" w:cs="Times New Roman"/>
        </w:rPr>
        <w:t xml:space="preserve"> a 3. služby činil </w:t>
      </w:r>
      <w:r w:rsidR="0023432A">
        <w:rPr>
          <w:rFonts w:eastAsia="Verdana" w:cs="Times New Roman"/>
        </w:rPr>
        <w:t xml:space="preserve">minimálně </w:t>
      </w:r>
      <w:r w:rsidR="00F27553" w:rsidRPr="00C206C1">
        <w:rPr>
          <w:rFonts w:eastAsia="Verdana" w:cs="Times New Roman"/>
        </w:rPr>
        <w:t>10 000</w:t>
      </w:r>
      <w:r w:rsidR="00F27553">
        <w:rPr>
          <w:rFonts w:eastAsia="Verdana" w:cs="Times New Roman"/>
        </w:rPr>
        <w:t> </w:t>
      </w:r>
      <w:r w:rsidR="00F27553" w:rsidRPr="00C206C1">
        <w:rPr>
          <w:rFonts w:eastAsia="Verdana" w:cs="Times New Roman"/>
        </w:rPr>
        <w:t>000</w:t>
      </w:r>
      <w:r w:rsidR="00F27553">
        <w:rPr>
          <w:rFonts w:eastAsia="Verdana" w:cs="Times New Roman"/>
        </w:rPr>
        <w:t xml:space="preserve"> Kč bez DPH</w:t>
      </w:r>
      <w:r w:rsidR="00F27553" w:rsidRPr="00C206C1">
        <w:rPr>
          <w:rFonts w:eastAsia="Verdana" w:cs="Times New Roman"/>
        </w:rPr>
        <w:t xml:space="preserve"> </w:t>
      </w:r>
      <w:r w:rsidR="0023432A" w:rsidRPr="0023432A">
        <w:rPr>
          <w:rFonts w:ascii="Verdana" w:hAnsi="Verdana"/>
          <w:lang w:eastAsia="cs-CZ"/>
        </w:rPr>
        <w:t>za každou významnou službu zvlášť</w:t>
      </w:r>
      <w:r w:rsidR="00F27553" w:rsidRPr="0023432A">
        <w:rPr>
          <w:rFonts w:eastAsia="Verdana" w:cs="Times New Roman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  <w:bookmarkStart w:id="1" w:name="_GoBack"/>
        <w:bookmarkEnd w:id="1"/>
      </w:tr>
      <w:tr w:rsidR="003C4FBB" w14:paraId="2DCD577F" w14:textId="77777777" w:rsidTr="00F2755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F2755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27553" w14:paraId="7E0CADCE" w14:textId="77777777" w:rsidTr="00F2755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97C76E6" w14:textId="77777777" w:rsidR="00F27553" w:rsidRDefault="00F2755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EA4605" w14:textId="77777777" w:rsidR="00F27553" w:rsidRDefault="00F27553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8D204F" w14:textId="77777777" w:rsidR="00F27553" w:rsidRDefault="00F27553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1D3F27" w14:textId="77777777" w:rsidR="00F27553" w:rsidRDefault="00F2755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2953E912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del w:id="2" w:author="Tomáš Vostřel" w:date="2021-02-16T15:28:00Z">
        <w:r w:rsidDel="006B19E3">
          <w:rPr>
            <w:rFonts w:eastAsia="Times New Roman" w:cs="Times New Roman"/>
            <w:lang w:eastAsia="cs-CZ"/>
          </w:rPr>
          <w:delText>.</w:delText>
        </w:r>
      </w:del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585476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19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19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3F624932" w:rsidR="00F1715C" w:rsidRDefault="006B19E3" w:rsidP="00460660">
          <w:pPr>
            <w:pStyle w:val="Zpat"/>
          </w:pPr>
          <w:del w:id="3" w:author="Tomáš Vostřel" w:date="2021-02-16T15:27:00Z">
            <w:r w:rsidDel="006B19E3">
              <w:delText>www</w:delText>
            </w:r>
          </w:del>
          <w:r w:rsidR="00AE37F4"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4B90965"/>
    <w:multiLevelType w:val="hybridMultilevel"/>
    <w:tmpl w:val="483ED40A"/>
    <w:lvl w:ilvl="0" w:tplc="0405000B">
      <w:start w:val="1"/>
      <w:numFmt w:val="bullet"/>
      <w:lvlText w:val=""/>
      <w:lvlJc w:val="left"/>
      <w:pPr>
        <w:ind w:left="275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18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máš Vostřel">
    <w15:presenceInfo w15:providerId="None" w15:userId="Tomáš Vostř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3432A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19E3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7F4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49B5"/>
    <w:rsid w:val="00ED14BD"/>
    <w:rsid w:val="00F0533E"/>
    <w:rsid w:val="00F1048D"/>
    <w:rsid w:val="00F12DEC"/>
    <w:rsid w:val="00F1715C"/>
    <w:rsid w:val="00F27553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CB5F4B79075C429EA9C831E55CDF45" ma:contentTypeVersion="1" ma:contentTypeDescription="Vytvořit nový dokument" ma:contentTypeScope="" ma:versionID="22323f8d62b9d69512970ed16748d884">
  <xsd:schema xmlns:xsd="http://www.w3.org/2001/XMLSchema" xmlns:p="http://schemas.microsoft.com/office/2006/metadata/properties" targetNamespace="http://schemas.microsoft.com/office/2006/metadata/properties" ma:root="true" ma:fieldsID="66c95f1de08dbaadbf9042006bb882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02EBF-5E16-48FD-96F1-36768C2D7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74A4C7-0937-4F76-9A79-16EB7D5D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Vostřel Tomáš, Ing.</cp:lastModifiedBy>
  <cp:revision>5</cp:revision>
  <cp:lastPrinted>2017-11-28T17:18:00Z</cp:lastPrinted>
  <dcterms:created xsi:type="dcterms:W3CDTF">2020-08-04T08:57:00Z</dcterms:created>
  <dcterms:modified xsi:type="dcterms:W3CDTF">2021-02-16T14:28:00Z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0x0101000DCB5F4B79075C429EA9C831E55CDF45</vt:lpwstr>
  </property>
  <property fmtid="{D5CDD505-2E9C-101B-9397-08002B2CF9AE}" pid="3" name="URL">
    <vt:lpwstr/>
  </property>
</Properties>
</file>